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881" w:rsidRDefault="00821881" w:rsidP="00821881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42640980" wp14:editId="12CD4822">
            <wp:simplePos x="0" y="0"/>
            <wp:positionH relativeFrom="margin">
              <wp:align>center</wp:align>
            </wp:positionH>
            <wp:positionV relativeFrom="paragraph">
              <wp:posOffset>-448310</wp:posOffset>
            </wp:positionV>
            <wp:extent cx="1002665" cy="690880"/>
            <wp:effectExtent l="0" t="0" r="0" b="0"/>
            <wp:wrapNone/>
            <wp:docPr id="34" name="Рисунок 34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1881" w:rsidRPr="00650EF1" w:rsidRDefault="00821881" w:rsidP="0082188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EF1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Уважаемые собственники!</w:t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Информируем Вас о том, что органы местного самоуправления приступили к размещению уведомлений о сроке начала капитального ремонта, необходимом перечне, об объеме услуг и (или) работ, их стоимости, а также о выборе лица, которое от имени всех собственников уполномочено участвовать в приёмке выполненных работ.</w:t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650EF1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 предложениями регионального оператора</w:t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о капитальном ремонте многоквартирных домов (ч. 3 ст. 189 ЖК РФ), </w:t>
      </w:r>
      <w:r w:rsidRPr="00650EF1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запланированных к выполнению на 2026-2028 гг.</w:t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Вы вправе ознакомиться в открытом доступе </w:t>
      </w:r>
      <w:r w:rsidRPr="00650EF1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на сайте </w:t>
      </w:r>
      <w:hyperlink r:id="rId5" w:tgtFrame="_blank" w:tooltip="https://fond34.ru/" w:history="1">
        <w:r w:rsidRPr="00650EF1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https://fond34.ru</w:t>
        </w:r>
      </w:hyperlink>
      <w:r w:rsidRPr="00650EF1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разделе </w:t>
      </w:r>
      <w:hyperlink r:id="rId6" w:tgtFrame="_blank" w:tooltip="https://fond34.ru/?view=article&amp;id=126" w:history="1">
        <w:r w:rsidRPr="00650EF1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«Предложения собственникам»,</w:t>
        </w:r>
      </w:hyperlink>
      <w:r w:rsidRPr="00650EF1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в органе местного самоуправления и (или) в управляющей организации.</w:t>
      </w:r>
    </w:p>
    <w:p w:rsidR="00821881" w:rsidRDefault="00821881" w:rsidP="00821881">
      <w:pPr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650EF1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Принять решение о капитальном ремонте собственникам необходимо на общем собрании </w:t>
      </w:r>
      <w:ins w:id="0" w:author="Unknown">
        <w:r w:rsidRPr="00650EF1">
          <w:rPr>
            <w:rFonts w:ascii="Roboto" w:eastAsia="Times New Roman" w:hAnsi="Roboto" w:cs="Times New Roman"/>
            <w:b/>
            <w:bCs/>
            <w:color w:val="000000"/>
            <w:sz w:val="24"/>
            <w:szCs w:val="24"/>
            <w:shd w:val="clear" w:color="auto" w:fill="FFFFFF"/>
            <w:lang w:eastAsia="ru-RU"/>
          </w:rPr>
          <w:t xml:space="preserve">в течении трех месяцев. </w:t>
        </w:r>
      </w:ins>
      <w:r w:rsidRPr="00650EF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650EF1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По истечении этого срока решение за собственников принимает орган местного самоуправления.</w:t>
      </w:r>
    </w:p>
    <w:p w:rsidR="005D0305" w:rsidRDefault="00821881" w:rsidP="00821881">
      <w:hyperlink r:id="rId7" w:tgtFrame="_blank" w:tooltip="https://fond34.ru/data/predlozheniya_2026-2028/Форма протокола общего собрания собственников.rtf" w:history="1">
        <w:r w:rsidRPr="00650EF1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Форма протокола общего собрания собственников</w:t>
        </w:r>
      </w:hyperlink>
      <w:bookmarkStart w:id="1" w:name="_GoBack"/>
      <w:bookmarkEnd w:id="1"/>
    </w:p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E2D"/>
    <w:rsid w:val="005D0305"/>
    <w:rsid w:val="00821881"/>
    <w:rsid w:val="00AF0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269E"/>
  <w15:chartTrackingRefBased/>
  <w15:docId w15:val="{D844B1D8-1070-4B95-9D72-51009D55E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8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nd34.ru/data/predlozheniya_2026-2028/%D0%A4%D0%BE%D1%80%D0%BC%D0%B0%20%D0%BF%D1%80%D0%BE%D1%82%D0%BE%D0%BA%D0%BE%D0%BB%D0%B0%20%D0%BE%D0%B1%D1%89%D0%B5%D0%B3%D0%BE%20%D1%81%D0%BE%D0%B1%D1%80%D0%B0%D0%BD%D0%B8%D1%8F%20%D1%81%D0%BE%D0%B1%D1%81%D1%82%D0%B2%D0%B5%D0%BD%D0%BD%D0%B8%D0%BA%D0%BE%D0%B2.rt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nd34.ru/?view=article&amp;id=126" TargetMode="External"/><Relationship Id="rId5" Type="http://schemas.openxmlformats.org/officeDocument/2006/relationships/hyperlink" Target="https://fond34.ru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>diakov.net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2025-02-21T12:56:00Z</dcterms:created>
  <dcterms:modified xsi:type="dcterms:W3CDTF">2025-02-21T12:57:00Z</dcterms:modified>
</cp:coreProperties>
</file>